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r w:rsidRPr="00A439E7">
        <w:rPr>
          <w:rFonts w:ascii="Times New Roman" w:hAnsi="Times New Roman"/>
          <w:bCs/>
          <w:i/>
          <w:sz w:val="20"/>
          <w:szCs w:val="20"/>
        </w:rPr>
        <w:t>Príloha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Čestné vyhlásenie prijímateľa týk</w:t>
      </w:r>
      <w:bookmarkStart w:id="0" w:name="_GoBack"/>
      <w:bookmarkEnd w:id="0"/>
      <w:r w:rsidRPr="00BE21B5">
        <w:rPr>
          <w:rFonts w:asciiTheme="minorHAnsi" w:hAnsiTheme="minorHAnsi" w:cstheme="minorHAnsi"/>
          <w:b/>
          <w:bCs/>
          <w:szCs w:val="19"/>
        </w:rPr>
        <w:t>ajúce sa konfliktu záujmov</w:t>
      </w:r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Prijímateľ nenávratného finančného príspevku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„prijímateľ“)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zmluvy o NFP/rozhodnutia o schválení žiadosti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„projekt“)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 xml:space="preserve">Poskytovateľ nenávratného finančného príspevku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 vnútra Slovenskej republiky</w:t>
            </w:r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Sídlo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„poskytovateľ“)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6F7925">
        <w:rPr>
          <w:rFonts w:asciiTheme="minorHAnsi" w:hAnsiTheme="minorHAnsi" w:cstheme="minorHAnsi"/>
          <w:b/>
          <w:bCs/>
          <w:szCs w:val="19"/>
        </w:rPr>
        <w:t>Verejné obstarávanie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6F7925" w:rsidRPr="006F7925" w14:paraId="08BB8AA4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>Presná identifikácia verejného obstarávania (predmet – T/S/SP, finančný limit, postup a číslo oznámenia/výzvy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6C9336C5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r w:rsidRPr="00BE21B5">
        <w:rPr>
          <w:rFonts w:asciiTheme="minorHAnsi" w:hAnsiTheme="minorHAnsi" w:cstheme="minorHAnsi"/>
          <w:szCs w:val="19"/>
        </w:rPr>
        <w:t xml:space="preserve"> </w:t>
      </w:r>
      <w:r w:rsidR="006F7925">
        <w:rPr>
          <w:rFonts w:asciiTheme="minorHAnsi" w:hAnsiTheme="minorHAnsi" w:cstheme="minorHAnsi"/>
          <w:szCs w:val="19"/>
        </w:rPr>
        <w:t>zainteresovaná osoba</w:t>
      </w:r>
      <w:r w:rsidR="006F7925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 xml:space="preserve">vyhlasujem, že v danom </w:t>
      </w:r>
      <w:r w:rsidR="00C07298">
        <w:rPr>
          <w:rFonts w:asciiTheme="minorHAnsi" w:hAnsiTheme="minorHAnsi" w:cstheme="minorHAnsi"/>
          <w:szCs w:val="19"/>
        </w:rPr>
        <w:t>verejnom obstarávaní</w:t>
      </w:r>
      <w:r w:rsidR="00C07298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>neexistuje konflikt záujmov v zmysle: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článku 57 nariadenia Európskeho parlamentu a Rady (EÚ, EURATOM) č. 966/2012  o rozpočtových pravidlách, ktoré sa vzťahujú na všeobecný rozpočet Únie a zrušení nariadenia Rady (ES, Euratom) č. 1605/2002 v platnom znení a tiež </w:t>
      </w:r>
    </w:p>
    <w:p w14:paraId="2540CC3D" w14:textId="4CC0828E" w:rsidR="006F7925" w:rsidRPr="00BE21B5" w:rsidRDefault="006F7925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>§ 23 zákona č. 343/2015 Z.z. o verejnom obstarávaní a o zmene a doplnení niektorých zákonov v znení neskorších predpisov.</w:t>
      </w:r>
    </w:p>
    <w:p w14:paraId="1E27C0F7" w14:textId="786946E6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Týmto vyhlasujem, že v prípade ak podľa mojich vedomostí/vedomostí 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 obstarávateľa, resp. osoby podľa § 8 zákona o VO (ktorý predmetné VO realizoval)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nastane v </w:t>
      </w:r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 záujmov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budem o uvedenej skutočnosti bezodkladne písomne informovať poskytovateľa.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Súčasne vyhlasujem, že v predmetnom VO nenastali skutočnosti uvedené ako </w:t>
      </w:r>
      <w:r w:rsidR="00BE21B5">
        <w:rPr>
          <w:rFonts w:asciiTheme="minorHAnsi" w:hAnsiTheme="minorHAnsi" w:cstheme="minorHAnsi"/>
          <w:szCs w:val="19"/>
        </w:rPr>
        <w:t>“</w:t>
      </w:r>
      <w:r w:rsidRPr="00BE21B5">
        <w:rPr>
          <w:rFonts w:asciiTheme="minorHAnsi" w:hAnsiTheme="minorHAnsi" w:cstheme="minorHAnsi"/>
          <w:b/>
          <w:szCs w:val="19"/>
        </w:rPr>
        <w:t>rizikové indikátory</w:t>
      </w:r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r w:rsidR="00BE21B5">
        <w:rPr>
          <w:rFonts w:asciiTheme="minorHAnsi" w:hAnsiTheme="minorHAnsi" w:cstheme="minorHAnsi"/>
          <w:szCs w:val="19"/>
        </w:rPr>
        <w:t>príručke pre p</w:t>
      </w:r>
      <w:r w:rsidRPr="00BE21B5">
        <w:rPr>
          <w:rFonts w:asciiTheme="minorHAnsi" w:hAnsiTheme="minorHAnsi" w:cstheme="minorHAnsi"/>
          <w:szCs w:val="19"/>
        </w:rPr>
        <w:t>rijímateľa,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Rovnako potvrdzujem, že beriem na vedomie skutočnosť, že </w:t>
      </w:r>
      <w:r w:rsidRPr="00BE21B5">
        <w:rPr>
          <w:rFonts w:asciiTheme="minorHAnsi" w:hAnsiTheme="minorHAnsi" w:cstheme="minorHAnsi"/>
          <w:b/>
          <w:szCs w:val="19"/>
        </w:rPr>
        <w:t>v prípade preukázania konfliktu záujmov v budúcnosti bude na predmetné verejné obstarávanie určená finančná oprava vo výške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Podpis zainteresovaných osôb</w:t>
      </w:r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Meno, priezvisko, pozícia</w:t>
            </w:r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Podpis</w:t>
            </w:r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Dátum</w:t>
            </w:r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Miesto</w:t>
            </w:r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45C00" w14:textId="77777777" w:rsidR="005252EE" w:rsidRDefault="005252EE">
      <w:r>
        <w:separator/>
      </w:r>
    </w:p>
    <w:p w14:paraId="353A3E0C" w14:textId="77777777" w:rsidR="005252EE" w:rsidRDefault="005252EE"/>
  </w:endnote>
  <w:endnote w:type="continuationSeparator" w:id="0">
    <w:p w14:paraId="27F3190E" w14:textId="77777777" w:rsidR="005252EE" w:rsidRDefault="005252EE">
      <w:r>
        <w:continuationSeparator/>
      </w:r>
    </w:p>
    <w:p w14:paraId="3414FBB6" w14:textId="77777777" w:rsidR="005252EE" w:rsidRDefault="005252EE"/>
  </w:endnote>
  <w:endnote w:type="continuationNotice" w:id="1">
    <w:p w14:paraId="152F52C8" w14:textId="77777777" w:rsidR="005252EE" w:rsidRDefault="00525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3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66FF7185" w14:textId="5157899E" w:rsidR="001A2B22" w:rsidRPr="00A439E7" w:rsidRDefault="00CD56CE" w:rsidP="00CD56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ins w:id="188" w:author="Zuzana Hušeková" w:date="2017-11-28T11:14:00Z">
      <w:r w:rsidR="00DD1380">
        <w:rPr>
          <w:i/>
          <w:sz w:val="20"/>
          <w:szCs w:val="20"/>
        </w:rPr>
        <w:t>28. 11. 2017</w:t>
      </w:r>
    </w:ins>
    <w:del w:id="189" w:author="Zuzana Hušeková" w:date="2017-11-28T11:14:00Z">
      <w:r w:rsidR="00CA0051" w:rsidDel="00DD1380">
        <w:rPr>
          <w:i/>
          <w:sz w:val="20"/>
          <w:szCs w:val="20"/>
        </w:rPr>
        <w:delText>02</w:delText>
      </w:r>
      <w:r w:rsidR="0074692C" w:rsidDel="00DD1380">
        <w:rPr>
          <w:i/>
          <w:sz w:val="20"/>
          <w:szCs w:val="20"/>
        </w:rPr>
        <w:delText>.</w:delText>
      </w:r>
      <w:r w:rsidR="00CA0051" w:rsidDel="00DD1380">
        <w:rPr>
          <w:i/>
          <w:sz w:val="20"/>
          <w:szCs w:val="20"/>
        </w:rPr>
        <w:delText>11</w:delText>
      </w:r>
      <w:r w:rsidR="0074692C" w:rsidDel="00DD1380">
        <w:rPr>
          <w:i/>
          <w:sz w:val="20"/>
          <w:szCs w:val="20"/>
        </w:rPr>
        <w:delText>.2016</w:delText>
      </w:r>
    </w:del>
    <w:r>
      <w:rPr>
        <w:i/>
        <w:sz w:val="20"/>
        <w:szCs w:val="20"/>
      </w:rPr>
      <w:t xml:space="preserve">, účinnosť: </w:t>
    </w:r>
    <w:ins w:id="190" w:author="Zuzana Hušeková" w:date="2017-11-28T11:14:00Z">
      <w:r w:rsidR="00DD1380">
        <w:rPr>
          <w:i/>
          <w:sz w:val="20"/>
          <w:szCs w:val="20"/>
        </w:rPr>
        <w:t>2</w:t>
      </w:r>
    </w:ins>
    <w:ins w:id="191" w:author="Zuzana Hušeková" w:date="2017-11-28T11:15:00Z">
      <w:r w:rsidR="00DD1380">
        <w:rPr>
          <w:i/>
          <w:sz w:val="20"/>
          <w:szCs w:val="20"/>
        </w:rPr>
        <w:t>8. 11. 2017</w:t>
      </w:r>
    </w:ins>
    <w:del w:id="192" w:author="Zuzana Hušeková" w:date="2017-11-28T11:15:00Z">
      <w:r w:rsidR="00CA0051" w:rsidDel="00DD1380">
        <w:rPr>
          <w:i/>
          <w:sz w:val="20"/>
          <w:szCs w:val="20"/>
        </w:rPr>
        <w:delText>02</w:delText>
      </w:r>
      <w:r w:rsidR="0074692C" w:rsidDel="00DD1380">
        <w:rPr>
          <w:i/>
          <w:sz w:val="20"/>
          <w:szCs w:val="20"/>
        </w:rPr>
        <w:delText>.</w:delText>
      </w:r>
      <w:r w:rsidR="00CA0051" w:rsidDel="00DD1380">
        <w:rPr>
          <w:i/>
          <w:sz w:val="20"/>
          <w:szCs w:val="20"/>
        </w:rPr>
        <w:delText>11</w:delText>
      </w:r>
      <w:r w:rsidR="0074692C" w:rsidDel="00DD1380">
        <w:rPr>
          <w:i/>
          <w:sz w:val="20"/>
          <w:szCs w:val="20"/>
        </w:rPr>
        <w:delText>.2016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B2110" w14:textId="77777777" w:rsidR="005252EE" w:rsidRDefault="005252EE">
      <w:r>
        <w:separator/>
      </w:r>
    </w:p>
    <w:p w14:paraId="46E03A07" w14:textId="77777777" w:rsidR="005252EE" w:rsidRDefault="005252EE"/>
  </w:footnote>
  <w:footnote w:type="continuationSeparator" w:id="0">
    <w:p w14:paraId="78A3FCD2" w14:textId="77777777" w:rsidR="005252EE" w:rsidRDefault="005252EE">
      <w:r>
        <w:continuationSeparator/>
      </w:r>
    </w:p>
    <w:p w14:paraId="4626EBC4" w14:textId="77777777" w:rsidR="005252EE" w:rsidRDefault="005252EE"/>
  </w:footnote>
  <w:footnote w:type="continuationNotice" w:id="1">
    <w:p w14:paraId="620879C1" w14:textId="77777777" w:rsidR="005252EE" w:rsidRDefault="005252EE"/>
  </w:footnote>
  <w:footnote w:id="2">
    <w:p w14:paraId="6CE931FC" w14:textId="5DCFAECC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Podpíše každá osoba </w:t>
      </w:r>
      <w:r w:rsidR="00C07298" w:rsidRPr="00C07298">
        <w:t>podľa § 23 ods. 3 zákona o verejnom obstarávaní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F664" w14:textId="104207E6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  <w:del w:id="1" w:author="Andrea Bergmannová" w:date="2017-11-24T11:35:00Z">
      <w:r w:rsidDel="00D571CD">
        <w:rPr>
          <w:noProof/>
          <w:lang w:val="sk-SK" w:eastAsia="sk-SK"/>
        </w:rPr>
        <w:drawing>
          <wp:anchor distT="0" distB="0" distL="114300" distR="114300" simplePos="0" relativeHeight="251674112" behindDoc="1" locked="0" layoutInCell="1" allowOverlap="1" wp14:anchorId="4FAB14EC" wp14:editId="74FEECDC">
            <wp:simplePos x="0" y="0"/>
            <wp:positionH relativeFrom="column">
              <wp:posOffset>-37465</wp:posOffset>
            </wp:positionH>
            <wp:positionV relativeFrom="paragraph">
              <wp:posOffset>-118745</wp:posOffset>
            </wp:positionV>
            <wp:extent cx="2218055" cy="380365"/>
            <wp:effectExtent l="0" t="0" r="0" b="635"/>
            <wp:wrapTight wrapText="bothSides">
              <wp:wrapPolygon edited="0">
                <wp:start x="0" y="0"/>
                <wp:lineTo x="0" y="20554"/>
                <wp:lineTo x="21334" y="20554"/>
                <wp:lineTo x="21334" y="0"/>
                <wp:lineTo x="0" y="0"/>
              </wp:wrapPolygon>
            </wp:wrapTight>
            <wp:docPr id="2" name="Picture 2" descr="EU-EFRR-HORIZ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-EFRR-HORIZ-COLOR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Del="00D571CD">
        <w:rPr>
          <w:rFonts w:cs="Arial"/>
          <w:b/>
          <w:szCs w:val="16"/>
        </w:rPr>
        <w:delText>„Investícia do Vašej budúcnosti“</w:delText>
      </w:r>
    </w:del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p22-2-a"/>
    <w:bookmarkStart w:id="3" w:name="p23-5"/>
    <w:bookmarkStart w:id="4" w:name="p23-6"/>
    <w:bookmarkStart w:id="5" w:name="p24"/>
    <w:bookmarkStart w:id="6" w:name="_Toc317864917"/>
    <w:bookmarkStart w:id="7" w:name="_Toc317865129"/>
    <w:bookmarkStart w:id="8" w:name="_Toc317865282"/>
    <w:bookmarkStart w:id="9" w:name="_Toc317865425"/>
    <w:bookmarkStart w:id="10" w:name="_Toc317865564"/>
    <w:bookmarkStart w:id="11" w:name="_Toc317865690"/>
    <w:bookmarkStart w:id="12" w:name="_Toc317866059"/>
    <w:bookmarkStart w:id="13" w:name="_Toc317866204"/>
    <w:bookmarkStart w:id="14" w:name="_Toc317866306"/>
    <w:bookmarkStart w:id="15" w:name="_Toc317866471"/>
    <w:bookmarkStart w:id="16" w:name="_Toc317866573"/>
    <w:bookmarkStart w:id="17" w:name="_Toc317866790"/>
    <w:bookmarkStart w:id="18" w:name="_Toc329084087"/>
    <w:bookmarkStart w:id="19" w:name="_Toc317864918"/>
    <w:bookmarkStart w:id="20" w:name="_Toc317865130"/>
    <w:bookmarkStart w:id="21" w:name="_Toc317865283"/>
    <w:bookmarkStart w:id="22" w:name="_Toc317865426"/>
    <w:bookmarkStart w:id="23" w:name="_Toc317865565"/>
    <w:bookmarkStart w:id="24" w:name="_Toc317865691"/>
    <w:bookmarkStart w:id="25" w:name="_Toc317866060"/>
    <w:bookmarkStart w:id="26" w:name="_Toc317866205"/>
    <w:bookmarkStart w:id="27" w:name="_Toc317866307"/>
    <w:bookmarkStart w:id="28" w:name="_Toc317866472"/>
    <w:bookmarkStart w:id="29" w:name="_Toc317866574"/>
    <w:bookmarkStart w:id="30" w:name="_Toc317866791"/>
    <w:bookmarkStart w:id="31" w:name="_Toc329084088"/>
    <w:bookmarkStart w:id="32" w:name="_Toc317864919"/>
    <w:bookmarkStart w:id="33" w:name="_Toc317865131"/>
    <w:bookmarkStart w:id="34" w:name="_Toc317865284"/>
    <w:bookmarkStart w:id="35" w:name="_Toc317865427"/>
    <w:bookmarkStart w:id="36" w:name="_Toc317865566"/>
    <w:bookmarkStart w:id="37" w:name="_Toc317865692"/>
    <w:bookmarkStart w:id="38" w:name="_Toc317866061"/>
    <w:bookmarkStart w:id="39" w:name="_Toc317866206"/>
    <w:bookmarkStart w:id="40" w:name="_Toc317866308"/>
    <w:bookmarkStart w:id="41" w:name="_Toc317866473"/>
    <w:bookmarkStart w:id="42" w:name="_Toc317866575"/>
    <w:bookmarkStart w:id="43" w:name="_Toc317866792"/>
    <w:bookmarkStart w:id="44" w:name="_Toc329084089"/>
    <w:bookmarkStart w:id="45" w:name="_Toc317864920"/>
    <w:bookmarkStart w:id="46" w:name="_Toc317865132"/>
    <w:bookmarkStart w:id="47" w:name="_Toc317865285"/>
    <w:bookmarkStart w:id="48" w:name="_Toc317865428"/>
    <w:bookmarkStart w:id="49" w:name="_Toc317865567"/>
    <w:bookmarkStart w:id="50" w:name="_Toc317865693"/>
    <w:bookmarkStart w:id="51" w:name="_Toc317866062"/>
    <w:bookmarkStart w:id="52" w:name="_Toc317866207"/>
    <w:bookmarkStart w:id="53" w:name="_Toc317866309"/>
    <w:bookmarkStart w:id="54" w:name="_Toc317866474"/>
    <w:bookmarkStart w:id="55" w:name="_Toc317866576"/>
    <w:bookmarkStart w:id="56" w:name="_Toc317866793"/>
    <w:bookmarkStart w:id="57" w:name="_Toc329084090"/>
    <w:bookmarkStart w:id="58" w:name="_Toc317864921"/>
    <w:bookmarkStart w:id="59" w:name="_Toc317865133"/>
    <w:bookmarkStart w:id="60" w:name="_Toc317865286"/>
    <w:bookmarkStart w:id="61" w:name="_Toc317865429"/>
    <w:bookmarkStart w:id="62" w:name="_Toc317865568"/>
    <w:bookmarkStart w:id="63" w:name="_Toc317865694"/>
    <w:bookmarkStart w:id="64" w:name="_Toc317866063"/>
    <w:bookmarkStart w:id="65" w:name="_Toc317866208"/>
    <w:bookmarkStart w:id="66" w:name="_Toc317866310"/>
    <w:bookmarkStart w:id="67" w:name="_Toc317866475"/>
    <w:bookmarkStart w:id="68" w:name="_Toc317866577"/>
    <w:bookmarkStart w:id="69" w:name="_Toc317866794"/>
    <w:bookmarkStart w:id="70" w:name="_Toc329084091"/>
    <w:bookmarkStart w:id="71" w:name="_Toc317864922"/>
    <w:bookmarkStart w:id="72" w:name="_Toc317865134"/>
    <w:bookmarkStart w:id="73" w:name="_Toc317865287"/>
    <w:bookmarkStart w:id="74" w:name="_Toc317865430"/>
    <w:bookmarkStart w:id="75" w:name="_Toc317865569"/>
    <w:bookmarkStart w:id="76" w:name="_Toc317865695"/>
    <w:bookmarkStart w:id="77" w:name="_Toc317866064"/>
    <w:bookmarkStart w:id="78" w:name="_Toc317866209"/>
    <w:bookmarkStart w:id="79" w:name="_Toc317866311"/>
    <w:bookmarkStart w:id="80" w:name="_Toc317866476"/>
    <w:bookmarkStart w:id="81" w:name="_Toc317866578"/>
    <w:bookmarkStart w:id="82" w:name="_Toc317866795"/>
    <w:bookmarkStart w:id="83" w:name="_Toc329084092"/>
    <w:bookmarkStart w:id="84" w:name="_Toc317864923"/>
    <w:bookmarkStart w:id="85" w:name="_Toc317865135"/>
    <w:bookmarkStart w:id="86" w:name="_Toc317865288"/>
    <w:bookmarkStart w:id="87" w:name="_Toc317865431"/>
    <w:bookmarkStart w:id="88" w:name="_Toc317865570"/>
    <w:bookmarkStart w:id="89" w:name="_Toc317865696"/>
    <w:bookmarkStart w:id="90" w:name="_Toc317866065"/>
    <w:bookmarkStart w:id="91" w:name="_Toc317866210"/>
    <w:bookmarkStart w:id="92" w:name="_Toc317866312"/>
    <w:bookmarkStart w:id="93" w:name="_Toc317866477"/>
    <w:bookmarkStart w:id="94" w:name="_Toc317866579"/>
    <w:bookmarkStart w:id="95" w:name="_Toc317866796"/>
    <w:bookmarkStart w:id="96" w:name="_Toc329084093"/>
    <w:bookmarkStart w:id="97" w:name="_Toc317864924"/>
    <w:bookmarkStart w:id="98" w:name="_Toc317865136"/>
    <w:bookmarkStart w:id="99" w:name="_Toc317865289"/>
    <w:bookmarkStart w:id="100" w:name="_Toc317865432"/>
    <w:bookmarkStart w:id="101" w:name="_Toc317865571"/>
    <w:bookmarkStart w:id="102" w:name="_Toc317865697"/>
    <w:bookmarkStart w:id="103" w:name="_Toc317866066"/>
    <w:bookmarkStart w:id="104" w:name="_Toc317866211"/>
    <w:bookmarkStart w:id="105" w:name="_Toc317866313"/>
    <w:bookmarkStart w:id="106" w:name="_Toc317866478"/>
    <w:bookmarkStart w:id="107" w:name="_Toc317866580"/>
    <w:bookmarkStart w:id="108" w:name="_Toc317866797"/>
    <w:bookmarkStart w:id="109" w:name="_Toc329084094"/>
    <w:bookmarkStart w:id="110" w:name="_Toc317864925"/>
    <w:bookmarkStart w:id="111" w:name="_Toc317865137"/>
    <w:bookmarkStart w:id="112" w:name="_Toc317865290"/>
    <w:bookmarkStart w:id="113" w:name="_Toc317865433"/>
    <w:bookmarkStart w:id="114" w:name="_Toc317865572"/>
    <w:bookmarkStart w:id="115" w:name="_Toc317865698"/>
    <w:bookmarkStart w:id="116" w:name="_Toc317866067"/>
    <w:bookmarkStart w:id="117" w:name="_Toc317866212"/>
    <w:bookmarkStart w:id="118" w:name="_Toc317866314"/>
    <w:bookmarkStart w:id="119" w:name="_Toc317866479"/>
    <w:bookmarkStart w:id="120" w:name="_Toc317866581"/>
    <w:bookmarkStart w:id="121" w:name="_Toc317866798"/>
    <w:bookmarkStart w:id="122" w:name="_Toc329084095"/>
    <w:bookmarkStart w:id="123" w:name="_Toc317864926"/>
    <w:bookmarkStart w:id="124" w:name="_Toc317865138"/>
    <w:bookmarkStart w:id="125" w:name="_Toc317865291"/>
    <w:bookmarkStart w:id="126" w:name="_Toc317865434"/>
    <w:bookmarkStart w:id="127" w:name="_Toc317865573"/>
    <w:bookmarkStart w:id="128" w:name="_Toc317865699"/>
    <w:bookmarkStart w:id="129" w:name="_Toc317866068"/>
    <w:bookmarkStart w:id="130" w:name="_Toc317866213"/>
    <w:bookmarkStart w:id="131" w:name="_Toc317866315"/>
    <w:bookmarkStart w:id="132" w:name="_Toc317866480"/>
    <w:bookmarkStart w:id="133" w:name="_Toc317866582"/>
    <w:bookmarkStart w:id="134" w:name="_Toc317866799"/>
    <w:bookmarkStart w:id="135" w:name="_Toc329084096"/>
    <w:bookmarkStart w:id="136" w:name="_Toc317864927"/>
    <w:bookmarkStart w:id="137" w:name="_Toc317865139"/>
    <w:bookmarkStart w:id="138" w:name="_Toc317865292"/>
    <w:bookmarkStart w:id="139" w:name="_Toc317865435"/>
    <w:bookmarkStart w:id="140" w:name="_Toc317865574"/>
    <w:bookmarkStart w:id="141" w:name="_Toc317865700"/>
    <w:bookmarkStart w:id="142" w:name="_Toc317866069"/>
    <w:bookmarkStart w:id="143" w:name="_Toc317866214"/>
    <w:bookmarkStart w:id="144" w:name="_Toc317866316"/>
    <w:bookmarkStart w:id="145" w:name="_Toc317866481"/>
    <w:bookmarkStart w:id="146" w:name="_Toc317866583"/>
    <w:bookmarkStart w:id="147" w:name="_Toc317866800"/>
    <w:bookmarkStart w:id="148" w:name="_Toc329084097"/>
    <w:bookmarkStart w:id="149" w:name="_Toc317864928"/>
    <w:bookmarkStart w:id="150" w:name="_Toc317865140"/>
    <w:bookmarkStart w:id="151" w:name="_Toc317865293"/>
    <w:bookmarkStart w:id="152" w:name="_Toc317865436"/>
    <w:bookmarkStart w:id="153" w:name="_Toc317865575"/>
    <w:bookmarkStart w:id="154" w:name="_Toc317865701"/>
    <w:bookmarkStart w:id="155" w:name="_Toc317866070"/>
    <w:bookmarkStart w:id="156" w:name="_Toc317866215"/>
    <w:bookmarkStart w:id="157" w:name="_Toc317866317"/>
    <w:bookmarkStart w:id="158" w:name="_Toc317866482"/>
    <w:bookmarkStart w:id="159" w:name="_Toc317866584"/>
    <w:bookmarkStart w:id="160" w:name="_Toc317866801"/>
    <w:bookmarkStart w:id="161" w:name="_Toc329084098"/>
    <w:bookmarkStart w:id="162" w:name="_Toc317864929"/>
    <w:bookmarkStart w:id="163" w:name="_Toc317865141"/>
    <w:bookmarkStart w:id="164" w:name="_Toc317865294"/>
    <w:bookmarkStart w:id="165" w:name="_Toc317865437"/>
    <w:bookmarkStart w:id="166" w:name="_Toc317865576"/>
    <w:bookmarkStart w:id="167" w:name="_Toc317865702"/>
    <w:bookmarkStart w:id="168" w:name="_Toc317866071"/>
    <w:bookmarkStart w:id="169" w:name="_Toc317866216"/>
    <w:bookmarkStart w:id="170" w:name="_Toc317866318"/>
    <w:bookmarkStart w:id="171" w:name="_Toc317866483"/>
    <w:bookmarkStart w:id="172" w:name="_Toc317866585"/>
    <w:bookmarkStart w:id="173" w:name="_Toc317866802"/>
    <w:bookmarkStart w:id="174" w:name="_Toc329084099"/>
    <w:bookmarkStart w:id="175" w:name="_Toc317864930"/>
    <w:bookmarkStart w:id="176" w:name="_Toc317865142"/>
    <w:bookmarkStart w:id="177" w:name="_Toc317865295"/>
    <w:bookmarkStart w:id="178" w:name="_Toc317865438"/>
    <w:bookmarkStart w:id="179" w:name="_Toc317865577"/>
    <w:bookmarkStart w:id="180" w:name="_Toc317865703"/>
    <w:bookmarkStart w:id="181" w:name="_Toc317866072"/>
    <w:bookmarkStart w:id="182" w:name="_Toc317866217"/>
    <w:bookmarkStart w:id="183" w:name="_Toc317866319"/>
    <w:bookmarkStart w:id="184" w:name="_Toc317866484"/>
    <w:bookmarkStart w:id="185" w:name="_Toc317866586"/>
    <w:bookmarkStart w:id="186" w:name="_Toc317866803"/>
    <w:bookmarkStart w:id="187" w:name="_Toc329084100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Bergmannová">
    <w15:presenceInfo w15:providerId="None" w15:userId="Andrea Bergmannová"/>
  </w15:person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52EE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051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1CD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380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4EEC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D6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59F04C-93E0-431D-9B2E-942265FE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17</cp:revision>
  <cp:lastPrinted>2006-02-10T13:19:00Z</cp:lastPrinted>
  <dcterms:created xsi:type="dcterms:W3CDTF">2015-06-03T12:52:00Z</dcterms:created>
  <dcterms:modified xsi:type="dcterms:W3CDTF">2017-11-28T10:15:00Z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